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0A133E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31FF1C72" w14:textId="55074530" w:rsidR="003462A0" w:rsidRPr="005B0531" w:rsidRDefault="005B0531" w:rsidP="005B0531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5B0531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 xml:space="preserve">Allegato </w:t>
      </w:r>
      <w:r w:rsidR="000C1EAB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20</w:t>
      </w:r>
      <w:r w:rsidRPr="005B0531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 xml:space="preserve"> _</w:t>
      </w:r>
      <w:r w:rsidR="000C1EAB" w:rsidRPr="000C1EAB">
        <w:t xml:space="preserve"> </w:t>
      </w:r>
      <w:r w:rsidR="000C1EAB" w:rsidRPr="000C1EAB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SCHEMA DI DECISIONE DI AFFIDAMENTO DIRETTO AI SENSI DELL’ ART. 50, COMMA 1, LETT. b) DEL D. LGS 36/2023</w:t>
      </w:r>
    </w:p>
    <w:p w14:paraId="641B9644" w14:textId="77777777" w:rsidR="003462A0" w:rsidRDefault="003462A0" w:rsidP="002C107B">
      <w:pPr>
        <w:rPr>
          <w:rFonts w:ascii="Arial" w:hAnsi="Arial" w:cs="Arial"/>
        </w:rPr>
      </w:pPr>
    </w:p>
    <w:p w14:paraId="04928A89" w14:textId="77777777" w:rsidR="00CE1F77" w:rsidRDefault="00CE1F77" w:rsidP="002C107B">
      <w:pPr>
        <w:rPr>
          <w:rFonts w:ascii="Arial" w:hAnsi="Arial" w:cs="Arial"/>
        </w:rPr>
      </w:pPr>
    </w:p>
    <w:p w14:paraId="3ADF66EC" w14:textId="77777777" w:rsidR="009B0E87" w:rsidRDefault="009B0E87" w:rsidP="002C107B">
      <w:pPr>
        <w:rPr>
          <w:rFonts w:ascii="Arial" w:hAnsi="Arial" w:cs="Arial"/>
        </w:rPr>
      </w:pPr>
    </w:p>
    <w:p w14:paraId="231CFD13" w14:textId="77777777" w:rsidR="00CE1F77" w:rsidRDefault="00CE1F77" w:rsidP="002C107B">
      <w:pPr>
        <w:rPr>
          <w:rFonts w:ascii="Arial" w:hAnsi="Arial" w:cs="Arial"/>
        </w:rPr>
      </w:pPr>
    </w:p>
    <w:p w14:paraId="26A2522C" w14:textId="77777777" w:rsidR="009B0E87" w:rsidRPr="00F7370A" w:rsidRDefault="009B0E87" w:rsidP="009B0E87">
      <w:pPr>
        <w:spacing w:after="215" w:line="259" w:lineRule="auto"/>
        <w:ind w:left="570" w:right="563"/>
        <w:jc w:val="center"/>
        <w:rPr>
          <w:rFonts w:ascii="Gill Sans MT" w:hAnsi="Gill Sans MT"/>
          <w:b/>
        </w:rPr>
      </w:pPr>
      <w:r w:rsidRPr="00F7370A">
        <w:rPr>
          <w:rFonts w:ascii="Gill Sans MT" w:hAnsi="Gill Sans MT"/>
          <w:b/>
        </w:rPr>
        <w:lastRenderedPageBreak/>
        <w:t>SCHEMA DI DECISIONE DI AFFIDAMENTO DIRETTO AI SENSI DELL’ ART. 50, COMMA 1, LETT. b) DEL D. LGS 36/2023</w:t>
      </w:r>
    </w:p>
    <w:p w14:paraId="3C371B9B" w14:textId="77777777" w:rsidR="009B0E87" w:rsidRPr="00F7370A" w:rsidRDefault="009B0E87" w:rsidP="009B0E87">
      <w:pPr>
        <w:spacing w:after="250" w:line="259" w:lineRule="auto"/>
        <w:rPr>
          <w:rFonts w:ascii="Gill Sans MT" w:hAnsi="Gill Sans MT"/>
          <w:b/>
        </w:rPr>
      </w:pPr>
      <w:r w:rsidRPr="00F7370A">
        <w:rPr>
          <w:rFonts w:ascii="Gill Sans MT" w:hAnsi="Gill Sans MT"/>
        </w:rPr>
        <w:t xml:space="preserve">Oggetto: </w:t>
      </w:r>
      <w:r w:rsidRPr="00F7370A">
        <w:rPr>
          <w:rFonts w:ascii="Gill Sans MT" w:hAnsi="Gill Sans MT"/>
          <w:b/>
        </w:rPr>
        <w:t>Decisione</w:t>
      </w:r>
      <w:r>
        <w:rPr>
          <w:rFonts w:ascii="Gill Sans MT" w:hAnsi="Gill Sans MT"/>
          <w:b/>
        </w:rPr>
        <w:t>/Determina</w:t>
      </w:r>
      <w:r w:rsidRPr="00F7370A">
        <w:rPr>
          <w:rFonts w:ascii="Gill Sans MT" w:hAnsi="Gill Sans MT"/>
          <w:b/>
        </w:rPr>
        <w:t xml:space="preserve"> di affidamento diretto ai sensi dell’art. 50 c</w:t>
      </w:r>
      <w:r>
        <w:rPr>
          <w:rFonts w:ascii="Gill Sans MT" w:hAnsi="Gill Sans MT"/>
          <w:b/>
        </w:rPr>
        <w:t>omma 1, lettera b) del D.lgs. 36</w:t>
      </w:r>
      <w:r w:rsidRPr="00F7370A">
        <w:rPr>
          <w:rFonts w:ascii="Gill Sans MT" w:hAnsi="Gill Sans MT"/>
          <w:b/>
        </w:rPr>
        <w:t>/2023 ed impegno di spesa a favore di ______________ per €______________(servizi) - Piano di interventi finalizzati all'integrazione e inclusione scolastica e formativa degli allievi con disabilità o in situazioni di svantaggio assistenza specialistica anno scolastico ___ PR FSE+ Lazio 2021-2027, Priorità 3 “Inclusione Sociale”, Obiettivo Specifico K) - codice CIG.  ____________ (CUP _____ _)</w:t>
      </w:r>
    </w:p>
    <w:p w14:paraId="292AD6F0" w14:textId="77777777" w:rsidR="009B0E87" w:rsidRPr="00F7370A" w:rsidRDefault="009B0E87" w:rsidP="009B0E87">
      <w:pPr>
        <w:spacing w:after="212" w:line="267" w:lineRule="auto"/>
        <w:ind w:left="-5"/>
        <w:rPr>
          <w:rFonts w:ascii="Gill Sans MT" w:hAnsi="Gill Sans MT"/>
        </w:rPr>
      </w:pPr>
      <w:r w:rsidRPr="00F7370A">
        <w:rPr>
          <w:rFonts w:ascii="Gill Sans MT" w:hAnsi="Gill Sans MT"/>
          <w:b/>
        </w:rPr>
        <w:t>Richiamati</w:t>
      </w:r>
      <w:r w:rsidRPr="00F7370A">
        <w:rPr>
          <w:rFonts w:ascii="Gill Sans MT" w:hAnsi="Gill Sans MT"/>
        </w:rPr>
        <w:t>:</w:t>
      </w:r>
    </w:p>
    <w:p w14:paraId="6B846F8E" w14:textId="77777777" w:rsidR="009B0E87" w:rsidRPr="00F7370A" w:rsidRDefault="009B0E87" w:rsidP="009B0E87">
      <w:pPr>
        <w:pStyle w:val="Paragrafoelenco"/>
        <w:numPr>
          <w:ilvl w:val="0"/>
          <w:numId w:val="43"/>
        </w:numPr>
        <w:spacing w:after="212" w:line="267" w:lineRule="auto"/>
        <w:ind w:hanging="10"/>
        <w:jc w:val="both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sz w:val="22"/>
        </w:rPr>
        <w:t>il Decreto legislativo 36/2023 “</w:t>
      </w:r>
      <w:r w:rsidRPr="00F7370A">
        <w:rPr>
          <w:rFonts w:ascii="Gill Sans MT" w:hAnsi="Gill Sans MT"/>
          <w:bCs/>
          <w:i/>
          <w:iCs/>
          <w:sz w:val="22"/>
        </w:rPr>
        <w:t>Codice dei contratti pubblici</w:t>
      </w:r>
      <w:r w:rsidRPr="00F7370A">
        <w:rPr>
          <w:rFonts w:ascii="Gill Sans MT" w:hAnsi="Gill Sans MT"/>
          <w:b/>
          <w:i/>
          <w:iCs/>
          <w:sz w:val="22"/>
        </w:rPr>
        <w:t>”</w:t>
      </w:r>
      <w:r w:rsidRPr="00F7370A">
        <w:rPr>
          <w:rFonts w:ascii="Gill Sans MT" w:hAnsi="Gill Sans MT"/>
          <w:b/>
          <w:sz w:val="22"/>
        </w:rPr>
        <w:t xml:space="preserve"> </w:t>
      </w:r>
      <w:r w:rsidRPr="00F7370A">
        <w:rPr>
          <w:rFonts w:ascii="Gill Sans MT" w:hAnsi="Gill Sans MT"/>
          <w:bCs/>
          <w:sz w:val="22"/>
        </w:rPr>
        <w:t xml:space="preserve">in attuazione dell'articolo 1 della legge 21 giugno 2022, n. 78, recante delega al Governo in materia di contratti pubblici come integrato e modificato dal decreto legislativo 31 dicembre 2024, n. 209 (nel prosieguo solo </w:t>
      </w:r>
      <w:r w:rsidRPr="00F7370A">
        <w:rPr>
          <w:rFonts w:ascii="Gill Sans MT" w:hAnsi="Gill Sans MT"/>
          <w:b/>
          <w:sz w:val="22"/>
        </w:rPr>
        <w:t>Codice dei contratti</w:t>
      </w:r>
      <w:r w:rsidRPr="00F7370A">
        <w:rPr>
          <w:rFonts w:ascii="Gill Sans MT" w:hAnsi="Gill Sans MT"/>
          <w:bCs/>
          <w:sz w:val="22"/>
        </w:rPr>
        <w:t>);</w:t>
      </w:r>
    </w:p>
    <w:p w14:paraId="52B88788" w14:textId="77777777" w:rsidR="009B0E87" w:rsidRPr="00F7370A" w:rsidRDefault="009B0E87" w:rsidP="009B0E87">
      <w:pPr>
        <w:pStyle w:val="Paragrafoelenco"/>
        <w:numPr>
          <w:ilvl w:val="0"/>
          <w:numId w:val="43"/>
        </w:numPr>
        <w:spacing w:after="212" w:line="267" w:lineRule="auto"/>
        <w:ind w:hanging="10"/>
        <w:jc w:val="both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>il D.I. n. 129/2018</w:t>
      </w:r>
      <w:r w:rsidRPr="00F7370A">
        <w:rPr>
          <w:rFonts w:ascii="Gill Sans MT" w:hAnsi="Gill Sans MT"/>
          <w:sz w:val="22"/>
        </w:rPr>
        <w:t xml:space="preserve"> “</w:t>
      </w:r>
      <w:r w:rsidRPr="00F7370A">
        <w:rPr>
          <w:rFonts w:ascii="Gill Sans MT" w:hAnsi="Gill Sans MT"/>
          <w:i/>
          <w:iCs/>
          <w:sz w:val="22"/>
        </w:rPr>
        <w:t>Regolamento recante istruzioni generali sulla gestione amministrativo- contabile delle istituzioni scolastiche, ai sensi dell’articolo 1, comma 143, della legge 13 luglio 2015, n. 107</w:t>
      </w:r>
      <w:r w:rsidRPr="00F7370A">
        <w:rPr>
          <w:rFonts w:ascii="Gill Sans MT" w:hAnsi="Gill Sans MT"/>
          <w:sz w:val="22"/>
        </w:rPr>
        <w:t>”;</w:t>
      </w:r>
    </w:p>
    <w:p w14:paraId="0C344A72" w14:textId="77777777" w:rsidR="009B0E87" w:rsidRPr="00F7370A" w:rsidRDefault="009B0E87" w:rsidP="009B0E87">
      <w:pPr>
        <w:pStyle w:val="Paragrafoelenco"/>
        <w:numPr>
          <w:ilvl w:val="0"/>
          <w:numId w:val="43"/>
        </w:numPr>
        <w:spacing w:after="212" w:line="267" w:lineRule="auto"/>
        <w:ind w:hanging="10"/>
        <w:jc w:val="both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>il Decreto Legislativo 4 marzo 2013, n. 33</w:t>
      </w:r>
      <w:r w:rsidRPr="00F7370A">
        <w:rPr>
          <w:rFonts w:ascii="Gill Sans MT" w:hAnsi="Gill Sans MT"/>
          <w:sz w:val="22"/>
        </w:rPr>
        <w:t xml:space="preserve"> “</w:t>
      </w:r>
      <w:r w:rsidRPr="00F7370A">
        <w:rPr>
          <w:rFonts w:ascii="Gill Sans MT" w:hAnsi="Gill Sans MT"/>
          <w:i/>
          <w:iCs/>
          <w:sz w:val="22"/>
        </w:rPr>
        <w:t xml:space="preserve">Riordino della disciplina riguardante il diritto di accesso civico e gli obblighi di pubblicità, trasparenza e diffusione di informazioni da parte delle pubbliche amministrazioni </w:t>
      </w:r>
      <w:r w:rsidRPr="00F7370A">
        <w:rPr>
          <w:rFonts w:ascii="Gill Sans MT" w:hAnsi="Gill Sans MT"/>
          <w:sz w:val="22"/>
        </w:rPr>
        <w:t xml:space="preserve">“e </w:t>
      </w:r>
      <w:r w:rsidRPr="00F7370A">
        <w:rPr>
          <w:rFonts w:ascii="Gill Sans MT" w:hAnsi="Gill Sans MT"/>
          <w:i/>
          <w:iCs/>
          <w:sz w:val="22"/>
        </w:rPr>
        <w:t>ss.mm.ii</w:t>
      </w:r>
      <w:r w:rsidRPr="00F7370A">
        <w:rPr>
          <w:rFonts w:ascii="Gill Sans MT" w:hAnsi="Gill Sans MT"/>
          <w:sz w:val="22"/>
        </w:rPr>
        <w:t>;</w:t>
      </w:r>
    </w:p>
    <w:p w14:paraId="4D18A951" w14:textId="77777777" w:rsidR="009B0E87" w:rsidRPr="00F7370A" w:rsidRDefault="009B0E87" w:rsidP="009B0E87">
      <w:pPr>
        <w:pStyle w:val="Paragrafoelenco"/>
        <w:numPr>
          <w:ilvl w:val="0"/>
          <w:numId w:val="39"/>
        </w:numPr>
        <w:spacing w:after="5" w:line="248" w:lineRule="auto"/>
        <w:ind w:hanging="348"/>
        <w:jc w:val="both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>la Legge n. 136/2010</w:t>
      </w:r>
      <w:r w:rsidRPr="00F7370A">
        <w:rPr>
          <w:rFonts w:ascii="Gill Sans MT" w:hAnsi="Gill Sans MT"/>
          <w:sz w:val="22"/>
        </w:rPr>
        <w:t xml:space="preserve"> “</w:t>
      </w:r>
      <w:r w:rsidRPr="00F7370A">
        <w:rPr>
          <w:rFonts w:ascii="Gill Sans MT" w:hAnsi="Gill Sans MT"/>
          <w:i/>
          <w:iCs/>
          <w:sz w:val="22"/>
        </w:rPr>
        <w:t xml:space="preserve">Piano straordinario contro le mafie, nonché delega al Governo in materia di normativa antimafia </w:t>
      </w:r>
      <w:r w:rsidRPr="00F7370A">
        <w:rPr>
          <w:rFonts w:ascii="Gill Sans MT" w:hAnsi="Gill Sans MT"/>
          <w:sz w:val="22"/>
        </w:rPr>
        <w:t xml:space="preserve">e </w:t>
      </w:r>
      <w:r w:rsidRPr="00F7370A">
        <w:rPr>
          <w:rFonts w:ascii="Gill Sans MT" w:hAnsi="Gill Sans MT"/>
          <w:i/>
          <w:iCs/>
          <w:sz w:val="22"/>
        </w:rPr>
        <w:t>ss.mm.ii</w:t>
      </w:r>
      <w:r w:rsidRPr="00F7370A">
        <w:rPr>
          <w:rFonts w:ascii="Gill Sans MT" w:hAnsi="Gill Sans MT"/>
          <w:sz w:val="22"/>
        </w:rPr>
        <w:t>; ed in particolare l’art. 3;</w:t>
      </w:r>
    </w:p>
    <w:p w14:paraId="46246137" w14:textId="77777777" w:rsidR="009B0E87" w:rsidRPr="00F7370A" w:rsidRDefault="009B0E87" w:rsidP="009B0E87">
      <w:pPr>
        <w:pStyle w:val="Paragrafoelenco"/>
        <w:numPr>
          <w:ilvl w:val="0"/>
          <w:numId w:val="39"/>
        </w:numPr>
        <w:spacing w:after="5" w:line="248" w:lineRule="auto"/>
        <w:ind w:hanging="348"/>
        <w:jc w:val="both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 xml:space="preserve">il D.Lgs. n. 117/2017 (Codice del Terzo Settore); </w:t>
      </w:r>
    </w:p>
    <w:p w14:paraId="7CB25E2F" w14:textId="77777777" w:rsidR="009B0E87" w:rsidRPr="00F7370A" w:rsidRDefault="009B0E87" w:rsidP="009B0E87">
      <w:pPr>
        <w:pStyle w:val="Paragrafoelenco"/>
        <w:numPr>
          <w:ilvl w:val="0"/>
          <w:numId w:val="39"/>
        </w:numPr>
        <w:spacing w:after="5" w:line="248" w:lineRule="auto"/>
        <w:ind w:hanging="348"/>
        <w:jc w:val="both"/>
        <w:rPr>
          <w:rFonts w:ascii="Gill Sans MT" w:hAnsi="Gill Sans MT"/>
          <w:sz w:val="22"/>
        </w:rPr>
      </w:pPr>
      <w:r w:rsidRPr="00F7370A">
        <w:rPr>
          <w:rFonts w:ascii="Gill Sans MT" w:hAnsi="Gill Sans MT"/>
          <w:sz w:val="22"/>
        </w:rPr>
        <w:t>il Programma Operativo della Regione Lazio - Fondo Sociale Europeo - Programmazione 2021- 2027;</w:t>
      </w:r>
    </w:p>
    <w:p w14:paraId="61D41DCB" w14:textId="77777777" w:rsidR="009B0E87" w:rsidRPr="00F7370A" w:rsidRDefault="009B0E87" w:rsidP="009B0E87">
      <w:pPr>
        <w:pStyle w:val="Paragrafoelenco"/>
        <w:numPr>
          <w:ilvl w:val="0"/>
          <w:numId w:val="39"/>
        </w:numPr>
        <w:spacing w:after="5" w:line="248" w:lineRule="auto"/>
        <w:ind w:hanging="348"/>
        <w:jc w:val="both"/>
        <w:rPr>
          <w:rFonts w:ascii="Gill Sans MT" w:hAnsi="Gill Sans MT"/>
          <w:sz w:val="22"/>
        </w:rPr>
      </w:pPr>
      <w:r w:rsidRPr="00F7370A">
        <w:rPr>
          <w:rFonts w:ascii="Gill Sans MT" w:hAnsi="Gill Sans MT"/>
          <w:b/>
          <w:bCs/>
          <w:sz w:val="22"/>
        </w:rPr>
        <w:t>la Determina Dirigenziale della Regione Lazio</w:t>
      </w:r>
      <w:r w:rsidRPr="00F7370A">
        <w:rPr>
          <w:rFonts w:ascii="Gill Sans MT" w:hAnsi="Gill Sans MT"/>
          <w:sz w:val="22"/>
        </w:rPr>
        <w:t xml:space="preserve"> n.___di approvazione dell’Avviso pubblico “Piano di interventi finalizzati ……” finanziato dal PR FSE+ Lazio 2021-2027;</w:t>
      </w:r>
    </w:p>
    <w:p w14:paraId="2187E42B" w14:textId="77777777" w:rsidR="009B0E87" w:rsidRPr="00F7370A" w:rsidRDefault="009B0E87" w:rsidP="009B0E87">
      <w:pPr>
        <w:numPr>
          <w:ilvl w:val="0"/>
          <w:numId w:val="39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  <w:b/>
          <w:bCs/>
        </w:rPr>
        <w:t>la Determina Dirigenziale della Regione Lazio</w:t>
      </w:r>
      <w:r w:rsidRPr="00F7370A">
        <w:rPr>
          <w:rFonts w:ascii="Gill Sans MT" w:hAnsi="Gill Sans MT"/>
        </w:rPr>
        <w:t xml:space="preserve"> n. ____.con la quale è stato approvato il progetto di assistenza specialistica dal titolo _____ per un importo di €</w:t>
      </w:r>
      <w:r>
        <w:rPr>
          <w:rFonts w:ascii="Gill Sans MT" w:hAnsi="Gill Sans MT"/>
        </w:rPr>
        <w:t xml:space="preserve"> ____;</w:t>
      </w:r>
    </w:p>
    <w:p w14:paraId="7548FCEA" w14:textId="77777777" w:rsidR="009B0E87" w:rsidRPr="00F7370A" w:rsidRDefault="009B0E87" w:rsidP="009B0E87">
      <w:pPr>
        <w:spacing w:after="0" w:line="259" w:lineRule="auto"/>
        <w:rPr>
          <w:rFonts w:ascii="Gill Sans MT" w:hAnsi="Gill Sans MT"/>
        </w:rPr>
      </w:pPr>
    </w:p>
    <w:p w14:paraId="0C1B9F29" w14:textId="77777777" w:rsidR="009B0E87" w:rsidRPr="00F7370A" w:rsidRDefault="009B0E87" w:rsidP="009B0E87">
      <w:pPr>
        <w:spacing w:after="0" w:line="259" w:lineRule="auto"/>
        <w:rPr>
          <w:rFonts w:ascii="Gill Sans MT" w:hAnsi="Gill Sans MT"/>
        </w:rPr>
      </w:pPr>
      <w:r>
        <w:rPr>
          <w:rFonts w:ascii="Gill Sans MT" w:hAnsi="Gill Sans MT"/>
          <w:i/>
        </w:rPr>
        <w:t xml:space="preserve">N.B. </w:t>
      </w:r>
      <w:r w:rsidRPr="00F7370A">
        <w:rPr>
          <w:rFonts w:ascii="Gill Sans MT" w:hAnsi="Gill Sans MT"/>
          <w:i/>
        </w:rPr>
        <w:t>implementare con gli ulteriori richiami che si ritengono necessari di norme del codice dei contratti che vengono in considerazione, eventuali regolamenti e/o atti di indirizzo interni o altro</w:t>
      </w:r>
      <w:r w:rsidRPr="00F7370A">
        <w:rPr>
          <w:rFonts w:ascii="Gill Sans MT" w:hAnsi="Gill Sans MT"/>
        </w:rPr>
        <w:t xml:space="preserve">…..  </w:t>
      </w:r>
    </w:p>
    <w:p w14:paraId="1AB5AF01" w14:textId="77777777" w:rsidR="009B0E87" w:rsidRPr="00F7370A" w:rsidRDefault="009B0E87" w:rsidP="009B0E87">
      <w:pPr>
        <w:spacing w:after="0" w:line="259" w:lineRule="auto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 </w:t>
      </w:r>
    </w:p>
    <w:p w14:paraId="47077B4D" w14:textId="77777777" w:rsidR="009B0E87" w:rsidRPr="00F7370A" w:rsidRDefault="009B0E87" w:rsidP="009B0E87">
      <w:pPr>
        <w:spacing w:after="212" w:line="267" w:lineRule="auto"/>
        <w:ind w:left="-5"/>
        <w:rPr>
          <w:rFonts w:ascii="Gill Sans MT" w:hAnsi="Gill Sans MT"/>
          <w:b/>
        </w:rPr>
      </w:pPr>
      <w:r w:rsidRPr="00F7370A">
        <w:rPr>
          <w:rFonts w:ascii="Gill Sans MT" w:hAnsi="Gill Sans MT"/>
          <w:b/>
        </w:rPr>
        <w:t>Preso atto:</w:t>
      </w:r>
    </w:p>
    <w:p w14:paraId="05120CD2" w14:textId="77777777" w:rsidR="009B0E87" w:rsidRPr="00F7370A" w:rsidRDefault="009B0E87" w:rsidP="009B0E87">
      <w:pPr>
        <w:numPr>
          <w:ilvl w:val="0"/>
          <w:numId w:val="39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che, giusta assegnazione del finanziamento _________occorre procedere con l’acquisizione di __________________________(servizi), per un importo di …… IVA inclusa</w:t>
      </w:r>
      <w:r>
        <w:rPr>
          <w:rFonts w:ascii="Gill Sans MT" w:hAnsi="Gill Sans MT"/>
        </w:rPr>
        <w:t>;</w:t>
      </w:r>
    </w:p>
    <w:p w14:paraId="20829195" w14:textId="77777777" w:rsidR="009B0E87" w:rsidRPr="00F7370A" w:rsidRDefault="009B0E87" w:rsidP="009B0E87">
      <w:pPr>
        <w:spacing w:after="0" w:line="259" w:lineRule="auto"/>
        <w:rPr>
          <w:rFonts w:ascii="Gill Sans MT" w:hAnsi="Gill Sans MT"/>
        </w:rPr>
      </w:pPr>
    </w:p>
    <w:p w14:paraId="4C17CAEF" w14:textId="77777777" w:rsidR="009B0E87" w:rsidRPr="00F7370A" w:rsidRDefault="009B0E87" w:rsidP="009B0E87">
      <w:pPr>
        <w:spacing w:after="212" w:line="267" w:lineRule="auto"/>
        <w:ind w:left="-5"/>
        <w:rPr>
          <w:rFonts w:ascii="Gill Sans MT" w:hAnsi="Gill Sans MT"/>
          <w:b/>
        </w:rPr>
      </w:pPr>
      <w:r w:rsidRPr="00F7370A">
        <w:rPr>
          <w:rFonts w:ascii="Gill Sans MT" w:hAnsi="Gill Sans MT"/>
          <w:b/>
        </w:rPr>
        <w:t xml:space="preserve"> Dato atto:</w:t>
      </w:r>
    </w:p>
    <w:p w14:paraId="47D10971" w14:textId="77777777" w:rsidR="009B0E87" w:rsidRPr="00F7370A" w:rsidRDefault="009B0E87" w:rsidP="009B0E87">
      <w:pPr>
        <w:numPr>
          <w:ilvl w:val="0"/>
          <w:numId w:val="40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che il RUP ha preventivamente proceduto, ex art. 48 comma 2 del codice dei contratti alla previa verifica sulla sussistenza dell’interesse transfrontaliero e non risulta alcun interesse in argomento legittimando, pertanto, l’utilizzo delle procedure semplificate di cui all’articolo 50; </w:t>
      </w:r>
    </w:p>
    <w:p w14:paraId="39640CFE" w14:textId="77777777" w:rsidR="009B0E87" w:rsidRPr="00F7370A" w:rsidRDefault="009B0E87" w:rsidP="009B0E87">
      <w:pPr>
        <w:spacing w:after="5" w:line="248" w:lineRule="auto"/>
        <w:rPr>
          <w:rFonts w:ascii="Gill Sans MT" w:hAnsi="Gill Sans MT"/>
        </w:rPr>
      </w:pPr>
    </w:p>
    <w:p w14:paraId="4E53370D" w14:textId="77777777" w:rsidR="009B0E87" w:rsidRPr="00F7370A" w:rsidRDefault="009B0E87" w:rsidP="009B0E87">
      <w:pPr>
        <w:numPr>
          <w:ilvl w:val="0"/>
          <w:numId w:val="40"/>
        </w:numPr>
        <w:spacing w:after="209" w:line="26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 l’art. 50, comma 1, lettera b) del codice dei contratti prevede espressamente che il RUP utilizzi il procedimento amministrativo di affidamento diretto “</w:t>
      </w:r>
      <w:r w:rsidRPr="00F7370A">
        <w:rPr>
          <w:rFonts w:ascii="Gill Sans MT" w:hAnsi="Gill Sans MT"/>
          <w:i/>
          <w:iCs/>
        </w:rPr>
        <w:t>anche senza consultazione di più operatori economici, assicurando che siano scelti soggetti in possesso di documentate esperienze pregresse idonee all’esecuzione delle prestazioni contrattuali anche individuati tra gli iscritti in elenchi o albi istituiti dalla stazione appaltante</w:t>
      </w:r>
      <w:r w:rsidRPr="00F7370A">
        <w:rPr>
          <w:rFonts w:ascii="Gill Sans MT" w:hAnsi="Gill Sans MT"/>
        </w:rPr>
        <w:t xml:space="preserve">”; </w:t>
      </w:r>
    </w:p>
    <w:p w14:paraId="6973D233" w14:textId="77777777" w:rsidR="009B0E87" w:rsidRPr="00F7370A" w:rsidRDefault="009B0E87" w:rsidP="009B0E87">
      <w:pPr>
        <w:numPr>
          <w:ilvl w:val="0"/>
          <w:numId w:val="40"/>
        </w:numPr>
        <w:spacing w:after="209" w:line="26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lastRenderedPageBreak/>
        <w:t>che la prestazione che si intende acquisire è ____________________________(descrivere in maniera chiara l’oggetto di acquisizione) di importo _______________________________(</w:t>
      </w:r>
      <w:r w:rsidRPr="00F7370A">
        <w:rPr>
          <w:rFonts w:ascii="Gill Sans MT" w:hAnsi="Gill Sans MT"/>
          <w:i/>
        </w:rPr>
        <w:t>inferiore ai 140mila euro per servizi</w:t>
      </w:r>
      <w:r w:rsidRPr="00F7370A">
        <w:rPr>
          <w:rFonts w:ascii="Gill Sans MT" w:hAnsi="Gill Sans MT"/>
        </w:rPr>
        <w:t>);</w:t>
      </w:r>
    </w:p>
    <w:p w14:paraId="1B53DE9F" w14:textId="77777777" w:rsidR="009B0E87" w:rsidRPr="00F7370A" w:rsidRDefault="009B0E87" w:rsidP="009B0E87">
      <w:pPr>
        <w:numPr>
          <w:ilvl w:val="0"/>
          <w:numId w:val="40"/>
        </w:numPr>
        <w:spacing w:after="209" w:line="26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 a seguito di indagine di mercato (</w:t>
      </w:r>
      <w:r w:rsidRPr="00F7370A">
        <w:rPr>
          <w:rFonts w:ascii="Gill Sans MT" w:hAnsi="Gill Sans MT"/>
          <w:i/>
        </w:rPr>
        <w:t>spiegare in che modo, sinteticamente, si è giunti ad individuare l’affidatario diretto, ad esempio, tramite confronti sul mercato elettronico, verifica banche dati del RUP o di enti limitrofi, ricerche generali sul web, utilizzo di albi interni etc). NB il RUP potrebbe anche precisare che si è giunti alla individuazione dell’affidatario attraverso l’interpello. Si deve ribadire, stante la non necessità di indicare gli operatori consultati/interpellati – giusto comma 9 dell’articolo 50 che prevede detto obbligo solamente per le procedure negoziate che necessariamente sono precedute da una indagine formale e rigorosa (avviso pubblico o scelta dagli albi)</w:t>
      </w:r>
      <w:r w:rsidRPr="00F7370A">
        <w:rPr>
          <w:rFonts w:ascii="Gill Sans MT" w:hAnsi="Gill Sans MT"/>
        </w:rPr>
        <w:t xml:space="preserve"> è stato individuato quale affidatario/a l’impresa/ditta/società __________________________;   </w:t>
      </w:r>
    </w:p>
    <w:p w14:paraId="7B904968" w14:textId="77777777" w:rsidR="009B0E87" w:rsidRPr="00F7370A" w:rsidRDefault="009B0E87" w:rsidP="009B0E87">
      <w:pPr>
        <w:numPr>
          <w:ilvl w:val="0"/>
          <w:numId w:val="40"/>
        </w:numPr>
        <w:spacing w:after="228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 il RUP scrivente ha proceduto con la verifica sul possesso dei requisiti generali/speciali del soggetto affidatario (</w:t>
      </w:r>
      <w:r w:rsidRPr="00F7370A">
        <w:rPr>
          <w:rFonts w:ascii="Gill Sans MT" w:hAnsi="Gill Sans MT"/>
          <w:i/>
        </w:rPr>
        <w:t>attraverso il FVOE o altra modalità</w:t>
      </w:r>
      <w:r w:rsidRPr="00F7370A">
        <w:rPr>
          <w:rFonts w:ascii="Gill Sans MT" w:hAnsi="Gill Sans MT"/>
        </w:rPr>
        <w:t xml:space="preserve">), e che lo stesso ha necessaria esperienza in appalti analoghi (come risulta dal preventivo presentato in data _________ tramite PEC);  </w:t>
      </w:r>
    </w:p>
    <w:p w14:paraId="695D1E34" w14:textId="77777777" w:rsidR="009B0E87" w:rsidRPr="00F7370A" w:rsidRDefault="009B0E87" w:rsidP="009B0E87">
      <w:pPr>
        <w:numPr>
          <w:ilvl w:val="0"/>
          <w:numId w:val="40"/>
        </w:numPr>
        <w:spacing w:after="228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 si rispetta il principio di rotazione, come imposto dall’articolo 49 del codice, visto che</w:t>
      </w:r>
      <w:r w:rsidRPr="003F1EC7">
        <w:rPr>
          <w:rFonts w:ascii="Gill Sans MT" w:hAnsi="Gill Sans MT"/>
        </w:rPr>
        <w:t xml:space="preserve"> il soggetto affidatario </w:t>
      </w:r>
      <w:r w:rsidRPr="00F7370A">
        <w:rPr>
          <w:rFonts w:ascii="Gill Sans MT" w:hAnsi="Gill Sans MT"/>
        </w:rPr>
        <w:t xml:space="preserve">non ha mai svolto/eseguito </w:t>
      </w:r>
      <w:r>
        <w:rPr>
          <w:rFonts w:ascii="Gill Sans MT" w:hAnsi="Gill Sans MT"/>
        </w:rPr>
        <w:t>_________</w:t>
      </w:r>
      <w:r w:rsidRPr="00F7370A">
        <w:rPr>
          <w:rFonts w:ascii="Gill Sans MT" w:hAnsi="Gill Sans MT"/>
        </w:rPr>
        <w:t xml:space="preserve"> per questa stazione appaltante</w:t>
      </w:r>
      <w:r>
        <w:rPr>
          <w:rFonts w:ascii="Gill Sans MT" w:hAnsi="Gill Sans MT"/>
        </w:rPr>
        <w:t xml:space="preserve"> </w:t>
      </w:r>
      <w:r w:rsidRPr="00F7370A">
        <w:rPr>
          <w:rFonts w:ascii="Gill Sans MT" w:hAnsi="Gill Sans MT"/>
        </w:rPr>
        <w:t>(</w:t>
      </w:r>
      <w:r w:rsidRPr="00E77EC9">
        <w:rPr>
          <w:rFonts w:ascii="Gill Sans MT" w:hAnsi="Gill Sans MT"/>
          <w:i/>
        </w:rPr>
        <w:t>o inserire altra motivazione idonea a giustificare l’eventuale deroga al principio di rotazione</w:t>
      </w:r>
      <w:r w:rsidRPr="003F1EC7">
        <w:rPr>
          <w:rFonts w:ascii="Gill Sans MT" w:hAnsi="Gill Sans MT"/>
        </w:rPr>
        <w:t>)</w:t>
      </w:r>
      <w:r w:rsidRPr="00F7370A">
        <w:rPr>
          <w:rFonts w:ascii="Gill Sans MT" w:hAnsi="Gill Sans MT"/>
        </w:rPr>
        <w:t xml:space="preserve">;  </w:t>
      </w:r>
    </w:p>
    <w:p w14:paraId="345CA1CF" w14:textId="77777777" w:rsidR="009B0E87" w:rsidRPr="00F7370A" w:rsidRDefault="009B0E87" w:rsidP="009B0E87">
      <w:pPr>
        <w:numPr>
          <w:ilvl w:val="0"/>
          <w:numId w:val="40"/>
        </w:numPr>
        <w:spacing w:after="228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che all’affidamento si è proceduto tramite ODA sul mercato elettronico (o a concludere l’affidamento sulla piattaforma elettronica_____) visto che il prezzo/prezzi proposti sono stati ritenuti congrui dal RUP; </w:t>
      </w:r>
    </w:p>
    <w:p w14:paraId="60B851C5" w14:textId="77777777" w:rsidR="009B0E87" w:rsidRPr="003F1EC7" w:rsidRDefault="009B0E87" w:rsidP="009B0E87">
      <w:pPr>
        <w:numPr>
          <w:ilvl w:val="0"/>
          <w:numId w:val="40"/>
        </w:numPr>
        <w:spacing w:after="221" w:line="248" w:lineRule="auto"/>
        <w:ind w:hanging="348"/>
        <w:jc w:val="both"/>
        <w:rPr>
          <w:rFonts w:ascii="Gill Sans MT" w:hAnsi="Gill Sans MT"/>
        </w:rPr>
      </w:pPr>
      <w:r w:rsidRPr="003F1EC7">
        <w:rPr>
          <w:rFonts w:ascii="Gill Sans MT" w:hAnsi="Gill Sans MT"/>
        </w:rPr>
        <w:t xml:space="preserve">che dalla certificata congruità/accettazione del preventivo trasmesso tramite PEC il ____________ risulta perfezionata l’obbligazione giuridica e pertanto è possibile procedere, con l’atto presente (decisione di affidare), con l’assunzione dell’impegno di spesa sul cap. ___________ piano dei conti ______________;  </w:t>
      </w:r>
    </w:p>
    <w:p w14:paraId="1A25EF06" w14:textId="77777777" w:rsidR="009B0E87" w:rsidRPr="00F7370A" w:rsidRDefault="009B0E87" w:rsidP="009B0E87">
      <w:pPr>
        <w:spacing w:after="228" w:line="248" w:lineRule="auto"/>
        <w:rPr>
          <w:rFonts w:ascii="Gill Sans MT" w:hAnsi="Gill Sans MT"/>
        </w:rPr>
      </w:pPr>
      <w:r w:rsidRPr="00F7370A">
        <w:rPr>
          <w:rFonts w:ascii="Gill Sans MT" w:hAnsi="Gill Sans MT"/>
          <w:b/>
        </w:rPr>
        <w:t>Preso atto</w:t>
      </w:r>
      <w:r w:rsidRPr="00F7370A">
        <w:rPr>
          <w:rFonts w:ascii="Gill Sans MT" w:hAnsi="Gill Sans MT"/>
        </w:rPr>
        <w:t xml:space="preserve"> che il presente atto unico, decisione di affidare, che ha effetto costitutivo dell’acquisizione, giusto secondo comma dell’articolo 17 del codice, individua: </w:t>
      </w:r>
    </w:p>
    <w:p w14:paraId="3C4F87B5" w14:textId="77777777" w:rsidR="009B0E87" w:rsidRPr="00F7370A" w:rsidRDefault="009B0E87" w:rsidP="009B0E87">
      <w:pPr>
        <w:numPr>
          <w:ilvl w:val="0"/>
          <w:numId w:val="41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l’oggetto della presente decisione relativo a __________________________,  </w:t>
      </w:r>
    </w:p>
    <w:p w14:paraId="5215EC04" w14:textId="77777777" w:rsidR="009B0E87" w:rsidRPr="003F1EC7" w:rsidRDefault="009B0E87" w:rsidP="009B0E87">
      <w:pPr>
        <w:numPr>
          <w:ilvl w:val="0"/>
          <w:numId w:val="41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l’importo pari ad euro </w:t>
      </w:r>
      <w:r w:rsidRPr="003F1EC7">
        <w:rPr>
          <w:rFonts w:ascii="Gill Sans MT" w:hAnsi="Gill Sans MT"/>
        </w:rPr>
        <w:t xml:space="preserve">_____________ di cui (IVA, inclusa se dovuta); </w:t>
      </w:r>
    </w:p>
    <w:p w14:paraId="2E0C3750" w14:textId="77777777" w:rsidR="009B0E87" w:rsidRPr="00F7370A" w:rsidRDefault="009B0E87" w:rsidP="009B0E87">
      <w:pPr>
        <w:numPr>
          <w:ilvl w:val="0"/>
          <w:numId w:val="41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il contraente _________________________ </w:t>
      </w:r>
    </w:p>
    <w:p w14:paraId="25B2B415" w14:textId="77777777" w:rsidR="009B0E87" w:rsidRPr="00F7370A" w:rsidRDefault="009B0E87" w:rsidP="009B0E87">
      <w:pPr>
        <w:numPr>
          <w:ilvl w:val="0"/>
          <w:numId w:val="41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 in relazione alle ragioni della sua scelta, il RUP ha proceduto (se si è proceduto) tramite indagine di mercato informale su ____________ previo interpello di n.___ operatori economici ____ altro (</w:t>
      </w:r>
      <w:r w:rsidRPr="00F7370A">
        <w:rPr>
          <w:rFonts w:ascii="Gill Sans MT" w:hAnsi="Gill Sans MT"/>
          <w:i/>
        </w:rPr>
        <w:t>consultazione banche dati etc</w:t>
      </w:r>
      <w:r w:rsidRPr="00F7370A">
        <w:rPr>
          <w:rFonts w:ascii="Gill Sans MT" w:hAnsi="Gill Sans MT"/>
        </w:rPr>
        <w:t xml:space="preserve">) </w:t>
      </w:r>
    </w:p>
    <w:p w14:paraId="53B35010" w14:textId="77777777" w:rsidR="009B0E87" w:rsidRPr="00F7370A" w:rsidRDefault="009B0E87" w:rsidP="009B0E87">
      <w:pPr>
        <w:numPr>
          <w:ilvl w:val="0"/>
          <w:numId w:val="41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 l’affidatario è in possesso dei requisiti generali e speciali come previamente riscontrato tramite _______________________ ed ha esperienza nell’esecuzione delle prestazioni oggetto del presente affidamento (..</w:t>
      </w:r>
      <w:r w:rsidRPr="00F7370A">
        <w:rPr>
          <w:rFonts w:ascii="Gill Sans MT" w:hAnsi="Gill Sans MT"/>
          <w:i/>
        </w:rPr>
        <w:t>si potrebbe inserire qualche altro dettaglio</w:t>
      </w:r>
      <w:r w:rsidRPr="00F7370A">
        <w:rPr>
          <w:rFonts w:ascii="Gill Sans MT" w:hAnsi="Gill Sans MT"/>
        </w:rPr>
        <w:t xml:space="preserve">..); </w:t>
      </w:r>
    </w:p>
    <w:p w14:paraId="211345C3" w14:textId="77777777" w:rsidR="009B0E87" w:rsidRPr="00F7370A" w:rsidRDefault="009B0E87" w:rsidP="009B0E87">
      <w:pPr>
        <w:spacing w:after="0" w:line="259" w:lineRule="auto"/>
        <w:rPr>
          <w:rFonts w:ascii="Gill Sans MT" w:hAnsi="Gill Sans MT"/>
        </w:rPr>
      </w:pPr>
    </w:p>
    <w:p w14:paraId="7B681C68" w14:textId="77777777" w:rsidR="009B0E87" w:rsidRPr="00F7370A" w:rsidRDefault="009B0E87" w:rsidP="009B0E87">
      <w:pPr>
        <w:spacing w:after="224" w:line="248" w:lineRule="auto"/>
        <w:rPr>
          <w:rFonts w:ascii="Gill Sans MT" w:hAnsi="Gill Sans MT"/>
        </w:rPr>
      </w:pPr>
      <w:r w:rsidRPr="00F7370A">
        <w:rPr>
          <w:rFonts w:ascii="Gill Sans MT" w:hAnsi="Gill Sans MT"/>
          <w:b/>
        </w:rPr>
        <w:t>Ribadito</w:t>
      </w:r>
      <w:r w:rsidRPr="00F7370A">
        <w:rPr>
          <w:rFonts w:ascii="Gill Sans MT" w:hAnsi="Gill Sans MT"/>
        </w:rPr>
        <w:t xml:space="preserve"> che l’affidamento è avvenuto utilizzando il procedimento dell’affidamento diretto ex art. 50, comma 1 lett. b) (</w:t>
      </w:r>
      <w:r w:rsidRPr="00F7370A">
        <w:rPr>
          <w:rFonts w:ascii="Gill Sans MT" w:hAnsi="Gill Sans MT"/>
          <w:i/>
        </w:rPr>
        <w:t>indicare la lettera di riferimento</w:t>
      </w:r>
      <w:r w:rsidRPr="00F7370A">
        <w:rPr>
          <w:rFonts w:ascii="Gill Sans MT" w:hAnsi="Gill Sans MT"/>
        </w:rPr>
        <w:t xml:space="preserve">). </w:t>
      </w:r>
    </w:p>
    <w:p w14:paraId="6416C86D" w14:textId="77777777" w:rsidR="009B0E87" w:rsidRPr="00F7370A" w:rsidRDefault="009B0E87" w:rsidP="009B0E87">
      <w:pPr>
        <w:spacing w:after="212" w:line="267" w:lineRule="auto"/>
        <w:ind w:left="-5"/>
        <w:rPr>
          <w:rFonts w:ascii="Gill Sans MT" w:hAnsi="Gill Sans MT"/>
        </w:rPr>
      </w:pPr>
      <w:r w:rsidRPr="00F7370A">
        <w:rPr>
          <w:rFonts w:ascii="Gill Sans MT" w:hAnsi="Gill Sans MT"/>
          <w:b/>
        </w:rPr>
        <w:t>Considerato</w:t>
      </w:r>
      <w:r w:rsidRPr="00F7370A">
        <w:rPr>
          <w:rFonts w:ascii="Gill Sans MT" w:hAnsi="Gill Sans MT"/>
        </w:rPr>
        <w:t xml:space="preserve">: </w:t>
      </w:r>
    </w:p>
    <w:p w14:paraId="5913E72C" w14:textId="77777777" w:rsidR="009B0E87" w:rsidRPr="00F7370A" w:rsidRDefault="009B0E87" w:rsidP="009B0E87">
      <w:pPr>
        <w:numPr>
          <w:ilvl w:val="0"/>
          <w:numId w:val="42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lastRenderedPageBreak/>
        <w:t xml:space="preserve">che l’affidamento in parola relativo a ______________ (………) trova adeguata copertura finanziaria con allocazione della risorsa necessaria pari ad euro _______) sul </w:t>
      </w:r>
      <w:r w:rsidRPr="00123690">
        <w:rPr>
          <w:rFonts w:ascii="Gill Sans MT" w:hAnsi="Gill Sans MT"/>
        </w:rPr>
        <w:t>cap._________;</w:t>
      </w:r>
    </w:p>
    <w:p w14:paraId="6B985A33" w14:textId="77777777" w:rsidR="009B0E87" w:rsidRPr="00F7370A" w:rsidRDefault="009B0E87" w:rsidP="009B0E87">
      <w:pPr>
        <w:numPr>
          <w:ilvl w:val="0"/>
          <w:numId w:val="42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>che il RUP ha provveduto all’acquisizione del CIG ____________. (CUP___________);</w:t>
      </w:r>
    </w:p>
    <w:p w14:paraId="4EC940DA" w14:textId="77777777" w:rsidR="009B0E87" w:rsidRPr="00AC1F62" w:rsidRDefault="009B0E87" w:rsidP="009B0E87">
      <w:pPr>
        <w:numPr>
          <w:ilvl w:val="0"/>
          <w:numId w:val="42"/>
        </w:numPr>
        <w:spacing w:after="0" w:line="268" w:lineRule="auto"/>
        <w:ind w:hanging="348"/>
        <w:jc w:val="both"/>
        <w:rPr>
          <w:rFonts w:ascii="Gill Sans MT" w:hAnsi="Gill Sans MT"/>
        </w:rPr>
      </w:pPr>
      <w:r w:rsidRPr="00AC1F62">
        <w:rPr>
          <w:rFonts w:ascii="Gill Sans MT" w:hAnsi="Gill Sans MT"/>
        </w:rPr>
        <w:t>che il corrispettivo pari ad euro ______IVA Inclusa secondo la valutazione di congruità del RUP appare soddisfacente rispetto ai prezzi di mercato e che lo stesso è stato, pertanto, formalmente accettato secondo il sistema dello scambio .....</w:t>
      </w:r>
      <w:r w:rsidRPr="00AC1F62">
        <w:rPr>
          <w:rFonts w:ascii="Gill Sans MT" w:hAnsi="Gill Sans MT"/>
          <w:i/>
        </w:rPr>
        <w:t>di comunicazioni, firma sul preventivo per accettazione ..altre modalità … per cui si è perfezionata l’obbligazione giuridica ed è pertanto possibile procedere con l’assunzione dell’impegno di spesa con il presente atto adottato ex articolo 17, comma 2, del Codice dei contratti</w:t>
      </w:r>
      <w:r w:rsidRPr="00AC1F62">
        <w:rPr>
          <w:rFonts w:ascii="Gill Sans MT" w:hAnsi="Gill Sans MT"/>
        </w:rPr>
        <w:t xml:space="preserve">;  </w:t>
      </w:r>
    </w:p>
    <w:p w14:paraId="19C9BB72" w14:textId="77777777" w:rsidR="009B0E87" w:rsidRPr="00F7370A" w:rsidRDefault="009B0E87" w:rsidP="009B0E87">
      <w:pPr>
        <w:numPr>
          <w:ilvl w:val="0"/>
          <w:numId w:val="42"/>
        </w:numPr>
        <w:spacing w:after="5" w:line="248" w:lineRule="auto"/>
        <w:ind w:hanging="348"/>
        <w:jc w:val="both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che il RUP del presente intervento è _________________;  </w:t>
      </w:r>
    </w:p>
    <w:p w14:paraId="6B28CC7E" w14:textId="77777777" w:rsidR="009B0E87" w:rsidRPr="00F7370A" w:rsidRDefault="009B0E87" w:rsidP="009B0E87">
      <w:pPr>
        <w:spacing w:after="0" w:line="259" w:lineRule="auto"/>
        <w:ind w:left="360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 </w:t>
      </w:r>
    </w:p>
    <w:p w14:paraId="1739F3F0" w14:textId="77777777" w:rsidR="009B0E87" w:rsidRPr="00F7370A" w:rsidRDefault="009B0E87" w:rsidP="009B0E87">
      <w:pPr>
        <w:spacing w:after="0" w:line="259" w:lineRule="auto"/>
        <w:ind w:left="360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 </w:t>
      </w:r>
    </w:p>
    <w:p w14:paraId="255002E6" w14:textId="77777777" w:rsidR="009B0E87" w:rsidRPr="00F7370A" w:rsidRDefault="009B0E87" w:rsidP="009B0E87">
      <w:pPr>
        <w:spacing w:after="215" w:line="259" w:lineRule="auto"/>
        <w:ind w:left="570"/>
        <w:jc w:val="center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DETERMINA/DECIDE </w:t>
      </w:r>
    </w:p>
    <w:p w14:paraId="098BFAB0" w14:textId="77777777" w:rsidR="009B0E87" w:rsidRPr="00F7370A" w:rsidRDefault="009B0E87" w:rsidP="009B0E87">
      <w:pPr>
        <w:spacing w:after="232" w:line="248" w:lineRule="auto"/>
        <w:ind w:left="576"/>
        <w:rPr>
          <w:rFonts w:ascii="Gill Sans MT" w:hAnsi="Gill Sans MT"/>
        </w:rPr>
      </w:pPr>
      <w:r w:rsidRPr="00F7370A">
        <w:rPr>
          <w:rFonts w:ascii="Gill Sans MT" w:hAnsi="Gill Sans MT"/>
        </w:rPr>
        <w:t>Per le motivazioni espresse in premessa</w:t>
      </w:r>
    </w:p>
    <w:p w14:paraId="5A1CF034" w14:textId="77777777" w:rsidR="009B0E87" w:rsidRPr="004A2B4B" w:rsidRDefault="009B0E87" w:rsidP="009B0E87">
      <w:pPr>
        <w:pStyle w:val="Paragrafoelenco"/>
        <w:numPr>
          <w:ilvl w:val="0"/>
          <w:numId w:val="44"/>
        </w:numPr>
        <w:spacing w:after="5" w:line="248" w:lineRule="auto"/>
        <w:jc w:val="both"/>
        <w:rPr>
          <w:rFonts w:ascii="Gill Sans MT" w:hAnsi="Gill Sans MT"/>
          <w:sz w:val="22"/>
        </w:rPr>
      </w:pPr>
      <w:r w:rsidRPr="004A2B4B">
        <w:rPr>
          <w:rFonts w:ascii="Gill Sans MT" w:hAnsi="Gill Sans MT"/>
          <w:sz w:val="22"/>
        </w:rPr>
        <w:t xml:space="preserve">di confermare l’affidamento avvenuto tramite ODA sul MEPA (…) per l’acquisizione di ___________________ al ________________con la presente decisione di affidamento per l’importo di ____________;  </w:t>
      </w:r>
    </w:p>
    <w:p w14:paraId="2337D28F" w14:textId="77777777" w:rsidR="009B0E87" w:rsidRPr="00F7370A" w:rsidRDefault="009B0E87" w:rsidP="009B0E87">
      <w:pPr>
        <w:spacing w:after="0" w:line="259" w:lineRule="auto"/>
        <w:ind w:firstLine="60"/>
        <w:rPr>
          <w:rFonts w:ascii="Gill Sans MT" w:hAnsi="Gill Sans MT"/>
        </w:rPr>
      </w:pPr>
    </w:p>
    <w:p w14:paraId="2F957F5B" w14:textId="77777777" w:rsidR="009B0E87" w:rsidRPr="004A2B4B" w:rsidRDefault="009B0E87" w:rsidP="009B0E87">
      <w:pPr>
        <w:pStyle w:val="Paragrafoelenco"/>
        <w:rPr>
          <w:rFonts w:ascii="Gill Sans MT" w:hAnsi="Gill Sans MT"/>
          <w:i/>
          <w:sz w:val="22"/>
        </w:rPr>
      </w:pPr>
      <w:r w:rsidRPr="004A2B4B">
        <w:rPr>
          <w:rFonts w:ascii="Gill Sans MT" w:hAnsi="Gill Sans MT"/>
          <w:i/>
          <w:sz w:val="22"/>
        </w:rPr>
        <w:t>N.B. La decisione di affidare si colloca a valle del procedimento istruttorio quando l’affidatario è già stato individuato, nella fase istruttoria del RUP, e sono già stati verificati i requisiti. Si tratta, pertanto di una decisione di affidamento efficace.</w:t>
      </w:r>
    </w:p>
    <w:p w14:paraId="1543A3DF" w14:textId="77777777" w:rsidR="009B0E87" w:rsidRPr="00F7370A" w:rsidRDefault="009B0E87" w:rsidP="009B0E87">
      <w:pPr>
        <w:spacing w:after="0" w:line="259" w:lineRule="auto"/>
        <w:ind w:firstLine="60"/>
        <w:rPr>
          <w:rFonts w:ascii="Gill Sans MT" w:hAnsi="Gill Sans MT"/>
        </w:rPr>
      </w:pPr>
    </w:p>
    <w:p w14:paraId="5EF2655F" w14:textId="77777777" w:rsidR="009B0E87" w:rsidRDefault="009B0E87" w:rsidP="009B0E87">
      <w:pPr>
        <w:numPr>
          <w:ilvl w:val="0"/>
          <w:numId w:val="44"/>
        </w:numPr>
        <w:spacing w:after="5" w:line="248" w:lineRule="auto"/>
        <w:jc w:val="both"/>
        <w:rPr>
          <w:rFonts w:ascii="Gill Sans MT" w:hAnsi="Gill Sans MT"/>
        </w:rPr>
      </w:pPr>
      <w:r w:rsidRPr="004A2B4B">
        <w:rPr>
          <w:rFonts w:ascii="Gill Sans MT" w:hAnsi="Gill Sans MT"/>
        </w:rPr>
        <w:t>di impegnare la spesa complessiva, giusto perfezionamento dell’obbligazione giuridica avvenuta con _____________ (</w:t>
      </w:r>
      <w:r w:rsidRPr="004A2B4B">
        <w:rPr>
          <w:rFonts w:ascii="Gill Sans MT" w:hAnsi="Gill Sans MT"/>
          <w:i/>
        </w:rPr>
        <w:t>accettazione del preventivo di spesa da parte del RUP, scambio di comunicazioni tramite PEC, scrittura privata ..altro</w:t>
      </w:r>
      <w:r w:rsidRPr="004A2B4B">
        <w:rPr>
          <w:rFonts w:ascii="Gill Sans MT" w:hAnsi="Gill Sans MT"/>
        </w:rPr>
        <w:t xml:space="preserve">) , pari ad € __________ IVA inclusa, con imputazione sul cap ____; </w:t>
      </w:r>
    </w:p>
    <w:p w14:paraId="1427D2AB" w14:textId="77777777" w:rsidR="009B0E87" w:rsidRDefault="009B0E87" w:rsidP="009B0E87">
      <w:pPr>
        <w:numPr>
          <w:ilvl w:val="0"/>
          <w:numId w:val="44"/>
        </w:numPr>
        <w:spacing w:after="5" w:line="248" w:lineRule="auto"/>
        <w:jc w:val="both"/>
        <w:rPr>
          <w:rFonts w:ascii="Gill Sans MT" w:hAnsi="Gill Sans MT"/>
        </w:rPr>
      </w:pPr>
      <w:r w:rsidRPr="004A2B4B">
        <w:rPr>
          <w:rFonts w:ascii="Gill Sans MT" w:hAnsi="Gill Sans MT"/>
        </w:rPr>
        <w:t>di disporre la pubblicazione del presente atto oltre che all’albo on line anche nella sezione bandi e contratti per gli adempimenti di cui agli art. 20, 23, 28 e 50, comma 9, del D.Lgs. 36/20</w:t>
      </w:r>
      <w:r>
        <w:rPr>
          <w:rFonts w:ascii="Gill Sans MT" w:hAnsi="Gill Sans MT"/>
        </w:rPr>
        <w:t>23</w:t>
      </w:r>
      <w:ins w:id="1" w:author="Gianpaolo Polidoro" w:date="2025-04-18T16:26:00Z">
        <w:r w:rsidRPr="004A2B4B">
          <w:rPr>
            <w:rFonts w:ascii="Gill Sans MT" w:hAnsi="Gill Sans MT"/>
          </w:rPr>
          <w:t>;</w:t>
        </w:r>
      </w:ins>
    </w:p>
    <w:p w14:paraId="56C9A5D6" w14:textId="77777777" w:rsidR="009B0E87" w:rsidRPr="0062444C" w:rsidRDefault="009B0E87" w:rsidP="009B0E87">
      <w:pPr>
        <w:numPr>
          <w:ilvl w:val="0"/>
          <w:numId w:val="44"/>
        </w:numPr>
        <w:spacing w:after="5" w:line="248" w:lineRule="auto"/>
        <w:jc w:val="both"/>
        <w:rPr>
          <w:rFonts w:ascii="Gill Sans MT" w:hAnsi="Gill Sans MT"/>
        </w:rPr>
      </w:pPr>
      <w:r w:rsidRPr="0062444C">
        <w:rPr>
          <w:rFonts w:ascii="Gill Sans MT" w:hAnsi="Gill Sans MT"/>
        </w:rPr>
        <w:t xml:space="preserve">che il contraente dovrà osservare scrupolosamente le disposizioni del Codice in materia di protezione dei dati personali, con particolare riferimento agli articoli 2-sexies e 2-octies e del Regolamento (UE) 2016/679 del Parlamento europeo e del Consiglio del 27 aprile 2016 sulla protezione delle persone fisiche con riguardo al trattamento dei dati personali, nonché alla libera circolazione di tali dati e, in particolare, gli articoli 9 e 10 relativi al trattamento di particolari categorie di dati personali effettuato nell’ambito delle operazioni. </w:t>
      </w:r>
    </w:p>
    <w:p w14:paraId="10EBFA08" w14:textId="77777777" w:rsidR="009B0E87" w:rsidRPr="0062444C" w:rsidRDefault="009B0E87" w:rsidP="009B0E87">
      <w:pPr>
        <w:spacing w:after="0" w:line="259" w:lineRule="auto"/>
        <w:ind w:left="360"/>
        <w:rPr>
          <w:rFonts w:ascii="Gill Sans MT" w:hAnsi="Gill Sans MT"/>
        </w:rPr>
      </w:pPr>
    </w:p>
    <w:p w14:paraId="47E3BEFA" w14:textId="77777777" w:rsidR="009B0E87" w:rsidRPr="0062444C" w:rsidRDefault="009B0E87" w:rsidP="009B0E87">
      <w:pPr>
        <w:spacing w:after="0" w:line="259" w:lineRule="auto"/>
        <w:ind w:left="360"/>
        <w:rPr>
          <w:rFonts w:ascii="Gill Sans MT" w:hAnsi="Gill Sans MT"/>
        </w:rPr>
      </w:pPr>
    </w:p>
    <w:p w14:paraId="07224DE6" w14:textId="77777777" w:rsidR="009B0E87" w:rsidRPr="00F7370A" w:rsidRDefault="009B0E87" w:rsidP="009B0E87">
      <w:pPr>
        <w:spacing w:after="0" w:line="259" w:lineRule="auto"/>
        <w:ind w:left="360"/>
        <w:rPr>
          <w:rFonts w:ascii="Gill Sans MT" w:hAnsi="Gill Sans MT"/>
        </w:rPr>
      </w:pPr>
    </w:p>
    <w:p w14:paraId="4A131232" w14:textId="77777777" w:rsidR="009B0E87" w:rsidRPr="00F7370A" w:rsidRDefault="009B0E87" w:rsidP="009B0E87">
      <w:pPr>
        <w:spacing w:after="5" w:line="248" w:lineRule="auto"/>
        <w:ind w:left="355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Li_______________ </w:t>
      </w:r>
    </w:p>
    <w:p w14:paraId="58ADF75B" w14:textId="77777777" w:rsidR="009B0E87" w:rsidRPr="00F7370A" w:rsidRDefault="009B0E87" w:rsidP="009B0E87">
      <w:pPr>
        <w:spacing w:after="0" w:line="259" w:lineRule="auto"/>
        <w:ind w:left="360"/>
        <w:rPr>
          <w:rFonts w:ascii="Gill Sans MT" w:hAnsi="Gill Sans MT"/>
        </w:rPr>
      </w:pPr>
      <w:r w:rsidRPr="00F7370A">
        <w:rPr>
          <w:rFonts w:ascii="Gill Sans MT" w:hAnsi="Gill Sans MT"/>
        </w:rPr>
        <w:t xml:space="preserve"> </w:t>
      </w:r>
    </w:p>
    <w:p w14:paraId="24F74D2E" w14:textId="77777777" w:rsidR="009B0E87" w:rsidRPr="00F7370A" w:rsidRDefault="009B0E87" w:rsidP="009B0E87">
      <w:pPr>
        <w:spacing w:after="5" w:line="248" w:lineRule="auto"/>
        <w:ind w:left="6439" w:hanging="367"/>
        <w:rPr>
          <w:rFonts w:ascii="Gill Sans MT" w:hAnsi="Gill Sans MT"/>
        </w:rPr>
      </w:pPr>
      <w:r w:rsidRPr="00F7370A">
        <w:rPr>
          <w:rFonts w:ascii="Gill Sans MT" w:hAnsi="Gill Sans MT"/>
        </w:rPr>
        <w:t>Firma del dirigente scolastico _</w:t>
      </w:r>
      <w:r>
        <w:rPr>
          <w:rFonts w:ascii="Gill Sans MT" w:hAnsi="Gill Sans MT"/>
        </w:rPr>
        <w:t>_________________________</w:t>
      </w:r>
    </w:p>
    <w:p w14:paraId="4145F871" w14:textId="77777777" w:rsidR="003462A0" w:rsidRDefault="003462A0" w:rsidP="002C107B">
      <w:pPr>
        <w:rPr>
          <w:rFonts w:ascii="Arial" w:hAnsi="Arial" w:cs="Arial"/>
        </w:rPr>
      </w:pPr>
    </w:p>
    <w:sectPr w:rsidR="003462A0" w:rsidSect="008B2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569F7" w14:textId="77777777" w:rsidR="00DB5566" w:rsidRDefault="00DB5566" w:rsidP="00E07665">
      <w:pPr>
        <w:spacing w:after="0"/>
      </w:pPr>
      <w:r>
        <w:separator/>
      </w:r>
    </w:p>
  </w:endnote>
  <w:endnote w:type="continuationSeparator" w:id="0">
    <w:p w14:paraId="31053C07" w14:textId="77777777" w:rsidR="00DB5566" w:rsidRDefault="00DB5566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42B4" w14:textId="77777777" w:rsidR="00507754" w:rsidRDefault="005077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3576230B" w:rsidR="0000490C" w:rsidRDefault="00880694">
    <w:pPr>
      <w:pStyle w:val="Pidipagina"/>
      <w:jc w:val="right"/>
    </w:pPr>
    <w:r>
      <w:rPr>
        <w:noProof/>
      </w:rPr>
      <w:drawing>
        <wp:inline distT="0" distB="0" distL="0" distR="0" wp14:anchorId="102B33C4" wp14:editId="66F5DFE3">
          <wp:extent cx="6209665" cy="118110"/>
          <wp:effectExtent l="0" t="0" r="635" b="0"/>
          <wp:docPr id="372834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834749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CA4A2" w14:textId="3DC92666" w:rsidR="00507754" w:rsidRDefault="00507754">
    <w:pPr>
      <w:pStyle w:val="Pidipagina"/>
    </w:pPr>
    <w:r>
      <w:rPr>
        <w:noProof/>
      </w:rPr>
      <w:drawing>
        <wp:inline distT="0" distB="0" distL="0" distR="0" wp14:anchorId="5CADE236" wp14:editId="17694D5A">
          <wp:extent cx="6419850" cy="121920"/>
          <wp:effectExtent l="0" t="0" r="0" b="0"/>
          <wp:docPr id="42274907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3A3EC" w14:textId="77777777" w:rsidR="00DB5566" w:rsidRDefault="00DB5566" w:rsidP="00E07665">
      <w:pPr>
        <w:spacing w:after="0"/>
      </w:pPr>
      <w:r>
        <w:separator/>
      </w:r>
    </w:p>
  </w:footnote>
  <w:footnote w:type="continuationSeparator" w:id="0">
    <w:p w14:paraId="7446B21A" w14:textId="77777777" w:rsidR="00DB5566" w:rsidRDefault="00DB5566" w:rsidP="00E076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7D79" w14:textId="77777777" w:rsidR="00507754" w:rsidRDefault="005077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2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2"/>
  <w:p w14:paraId="3D9F0B90" w14:textId="5213B026" w:rsidR="0000490C" w:rsidRPr="00C25652" w:rsidRDefault="00BE7968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>
      <w:rPr>
        <w:rFonts w:cs="Arial"/>
        <w:noProof/>
        <w:color w:val="000000"/>
        <w:sz w:val="18"/>
        <w:szCs w:val="18"/>
      </w:rPr>
      <w:drawing>
        <wp:inline distT="0" distB="0" distL="0" distR="0" wp14:anchorId="52CD76E6" wp14:editId="69E35A7F">
          <wp:extent cx="5554980" cy="457200"/>
          <wp:effectExtent l="0" t="0" r="7620" b="0"/>
          <wp:docPr id="1945900337" name="Immagine 1" descr="Logo a braccio PO FSE PLUS REGIONE LAZ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 braccio PO FSE PLUS REGIONE LAZ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9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3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3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7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4" w15:restartNumberingAfterBreak="0">
    <w:nsid w:val="270C1F09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A327F"/>
    <w:multiLevelType w:val="hybridMultilevel"/>
    <w:tmpl w:val="FFFFFFFF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8" w15:restartNumberingAfterBreak="0">
    <w:nsid w:val="307C53A0"/>
    <w:multiLevelType w:val="hybridMultilevel"/>
    <w:tmpl w:val="04CA35E4"/>
    <w:lvl w:ilvl="0" w:tplc="CAF4A6F2">
      <w:start w:val="1"/>
      <w:numFmt w:val="decimal"/>
      <w:lvlText w:val="%1."/>
      <w:lvlJc w:val="left"/>
      <w:pPr>
        <w:ind w:left="693"/>
      </w:pPr>
      <w:rPr>
        <w:rFonts w:ascii="Gill Sans MT" w:eastAsia="Times New Roman" w:hAnsi="Gill Sans MT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4AC3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3882D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34D9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2EA99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BC03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DED3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1C47D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E4DFD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9D6AC7"/>
    <w:multiLevelType w:val="hybridMultilevel"/>
    <w:tmpl w:val="2F486A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8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867C3B"/>
    <w:multiLevelType w:val="hybridMultilevel"/>
    <w:tmpl w:val="75361D8E"/>
    <w:lvl w:ilvl="0" w:tplc="34B0A4F0">
      <w:start w:val="1"/>
      <w:numFmt w:val="decimal"/>
      <w:lvlText w:val="%1."/>
      <w:lvlJc w:val="left"/>
      <w:pPr>
        <w:ind w:left="693"/>
      </w:pPr>
      <w:rPr>
        <w:rFonts w:ascii="Gill Sans MT" w:eastAsia="Times New Roman" w:hAnsi="Gill Sans MT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78A86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80853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DC549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26B0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8800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1A0FF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32A6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9032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3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25777"/>
    <w:multiLevelType w:val="hybridMultilevel"/>
    <w:tmpl w:val="5A6658B6"/>
    <w:lvl w:ilvl="0" w:tplc="D52229B0">
      <w:start w:val="1"/>
      <w:numFmt w:val="decimal"/>
      <w:lvlText w:val="%1."/>
      <w:lvlJc w:val="left"/>
      <w:pPr>
        <w:ind w:left="693"/>
      </w:pPr>
      <w:rPr>
        <w:rFonts w:ascii="Gill Sans MT" w:eastAsia="Times New Roman" w:hAnsi="Gill Sans MT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9C3B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0831C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D804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44CB6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24B0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E4CE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928FD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D9EA41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8DA49C0"/>
    <w:multiLevelType w:val="hybridMultilevel"/>
    <w:tmpl w:val="189EB206"/>
    <w:lvl w:ilvl="0" w:tplc="2F54028A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943174">
      <w:start w:val="1"/>
      <w:numFmt w:val="bullet"/>
      <w:lvlText w:val="o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F8AC34">
      <w:start w:val="1"/>
      <w:numFmt w:val="bullet"/>
      <w:lvlText w:val="▪"/>
      <w:lvlJc w:val="left"/>
      <w:pPr>
        <w:ind w:left="1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BE4A8E">
      <w:start w:val="1"/>
      <w:numFmt w:val="bullet"/>
      <w:lvlText w:val="•"/>
      <w:lvlJc w:val="left"/>
      <w:pPr>
        <w:ind w:left="2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A2F640">
      <w:start w:val="1"/>
      <w:numFmt w:val="bullet"/>
      <w:lvlText w:val="o"/>
      <w:lvlJc w:val="left"/>
      <w:pPr>
        <w:ind w:left="2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2A4B24">
      <w:start w:val="1"/>
      <w:numFmt w:val="bullet"/>
      <w:lvlText w:val="▪"/>
      <w:lvlJc w:val="left"/>
      <w:pPr>
        <w:ind w:left="3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9AD3E0">
      <w:start w:val="1"/>
      <w:numFmt w:val="bullet"/>
      <w:lvlText w:val="•"/>
      <w:lvlJc w:val="left"/>
      <w:pPr>
        <w:ind w:left="4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7205C0">
      <w:start w:val="1"/>
      <w:numFmt w:val="bullet"/>
      <w:lvlText w:val="o"/>
      <w:lvlJc w:val="left"/>
      <w:pPr>
        <w:ind w:left="5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98C3C8">
      <w:start w:val="1"/>
      <w:numFmt w:val="bullet"/>
      <w:lvlText w:val="▪"/>
      <w:lvlJc w:val="left"/>
      <w:pPr>
        <w:ind w:left="5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0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41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43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67788C"/>
    <w:multiLevelType w:val="hybridMultilevel"/>
    <w:tmpl w:val="B6625928"/>
    <w:lvl w:ilvl="0" w:tplc="2F54028A">
      <w:start w:val="1"/>
      <w:numFmt w:val="bullet"/>
      <w:lvlText w:val="-"/>
      <w:lvlJc w:val="left"/>
      <w:pPr>
        <w:ind w:left="-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 w16cid:durableId="535898670">
    <w:abstractNumId w:val="31"/>
  </w:num>
  <w:num w:numId="2" w16cid:durableId="1681808588">
    <w:abstractNumId w:val="43"/>
  </w:num>
  <w:num w:numId="3" w16cid:durableId="1334261948">
    <w:abstractNumId w:val="16"/>
  </w:num>
  <w:num w:numId="4" w16cid:durableId="890574251">
    <w:abstractNumId w:val="17"/>
  </w:num>
  <w:num w:numId="5" w16cid:durableId="1884561754">
    <w:abstractNumId w:val="26"/>
  </w:num>
  <w:num w:numId="6" w16cid:durableId="738862725">
    <w:abstractNumId w:val="42"/>
  </w:num>
  <w:num w:numId="7" w16cid:durableId="148637563">
    <w:abstractNumId w:val="12"/>
  </w:num>
  <w:num w:numId="8" w16cid:durableId="952369516">
    <w:abstractNumId w:val="1"/>
  </w:num>
  <w:num w:numId="9" w16cid:durableId="1244608768">
    <w:abstractNumId w:val="32"/>
  </w:num>
  <w:num w:numId="10" w16cid:durableId="2064865874">
    <w:abstractNumId w:val="36"/>
  </w:num>
  <w:num w:numId="11" w16cid:durableId="1274022270">
    <w:abstractNumId w:val="11"/>
  </w:num>
  <w:num w:numId="12" w16cid:durableId="1508207435">
    <w:abstractNumId w:val="3"/>
  </w:num>
  <w:num w:numId="13" w16cid:durableId="1499033906">
    <w:abstractNumId w:val="35"/>
  </w:num>
  <w:num w:numId="14" w16cid:durableId="1725913323">
    <w:abstractNumId w:val="13"/>
  </w:num>
  <w:num w:numId="15" w16cid:durableId="1788086193">
    <w:abstractNumId w:val="33"/>
  </w:num>
  <w:num w:numId="16" w16cid:durableId="1060324180">
    <w:abstractNumId w:val="19"/>
  </w:num>
  <w:num w:numId="17" w16cid:durableId="682324017">
    <w:abstractNumId w:val="39"/>
  </w:num>
  <w:num w:numId="18" w16cid:durableId="466969395">
    <w:abstractNumId w:val="2"/>
  </w:num>
  <w:num w:numId="19" w16cid:durableId="1971327838">
    <w:abstractNumId w:val="34"/>
  </w:num>
  <w:num w:numId="20" w16cid:durableId="1679309020">
    <w:abstractNumId w:val="25"/>
  </w:num>
  <w:num w:numId="21" w16cid:durableId="1317150819">
    <w:abstractNumId w:val="9"/>
  </w:num>
  <w:num w:numId="22" w16cid:durableId="354969183">
    <w:abstractNumId w:val="41"/>
  </w:num>
  <w:num w:numId="23" w16cid:durableId="1494907129">
    <w:abstractNumId w:val="8"/>
  </w:num>
  <w:num w:numId="24" w16cid:durableId="971862507">
    <w:abstractNumId w:val="10"/>
  </w:num>
  <w:num w:numId="25" w16cid:durableId="594483827">
    <w:abstractNumId w:val="29"/>
  </w:num>
  <w:num w:numId="26" w16cid:durableId="1654986626">
    <w:abstractNumId w:val="5"/>
  </w:num>
  <w:num w:numId="27" w16cid:durableId="1909420175">
    <w:abstractNumId w:val="27"/>
  </w:num>
  <w:num w:numId="28" w16cid:durableId="810943431">
    <w:abstractNumId w:val="21"/>
  </w:num>
  <w:num w:numId="29" w16cid:durableId="1268390145">
    <w:abstractNumId w:val="28"/>
  </w:num>
  <w:num w:numId="30" w16cid:durableId="1627732847">
    <w:abstractNumId w:val="24"/>
  </w:num>
  <w:num w:numId="31" w16cid:durableId="1105079054">
    <w:abstractNumId w:val="20"/>
  </w:num>
  <w:num w:numId="32" w16cid:durableId="1049692795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0887278">
    <w:abstractNumId w:val="15"/>
  </w:num>
  <w:num w:numId="36" w16cid:durableId="11588889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790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7054806">
    <w:abstractNumId w:val="14"/>
  </w:num>
  <w:num w:numId="39" w16cid:durableId="1475754202">
    <w:abstractNumId w:val="38"/>
  </w:num>
  <w:num w:numId="40" w16cid:durableId="1787431288">
    <w:abstractNumId w:val="30"/>
  </w:num>
  <w:num w:numId="41" w16cid:durableId="1250189671">
    <w:abstractNumId w:val="18"/>
  </w:num>
  <w:num w:numId="42" w16cid:durableId="146098968">
    <w:abstractNumId w:val="37"/>
  </w:num>
  <w:num w:numId="43" w16cid:durableId="903688013">
    <w:abstractNumId w:val="44"/>
  </w:num>
  <w:num w:numId="44" w16cid:durableId="594872663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3E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EAB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BB2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8FE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1B89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717"/>
    <w:rsid w:val="00230919"/>
    <w:rsid w:val="00231839"/>
    <w:rsid w:val="0023190E"/>
    <w:rsid w:val="0023191E"/>
    <w:rsid w:val="00231C5A"/>
    <w:rsid w:val="00232913"/>
    <w:rsid w:val="002329FF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941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A0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87997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442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385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0B4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5C5B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1ED7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842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D7FDB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800"/>
    <w:rsid w:val="00503B5F"/>
    <w:rsid w:val="00503D62"/>
    <w:rsid w:val="0050464F"/>
    <w:rsid w:val="00504A49"/>
    <w:rsid w:val="00505F2A"/>
    <w:rsid w:val="00506F1C"/>
    <w:rsid w:val="0050738A"/>
    <w:rsid w:val="00507754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0B31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531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1F16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094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3B5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8C8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9E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9EF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C7C8D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4F71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17"/>
    <w:rsid w:val="00862B88"/>
    <w:rsid w:val="00863B52"/>
    <w:rsid w:val="008642D4"/>
    <w:rsid w:val="0086437E"/>
    <w:rsid w:val="00864A8D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694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52BC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5DDB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0E87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196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6DA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4FDF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19E0"/>
    <w:rsid w:val="00AD2122"/>
    <w:rsid w:val="00AD221E"/>
    <w:rsid w:val="00AD2412"/>
    <w:rsid w:val="00AD2589"/>
    <w:rsid w:val="00AD2DB7"/>
    <w:rsid w:val="00AD2E9E"/>
    <w:rsid w:val="00AD3E10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C1C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3895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E7968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43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43F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1F77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29B6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37A6D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31FA"/>
    <w:rsid w:val="00D747BF"/>
    <w:rsid w:val="00D74B82"/>
    <w:rsid w:val="00D7531C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566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4B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26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0974"/>
    <w:rsid w:val="00E918E6"/>
    <w:rsid w:val="00E91AF7"/>
    <w:rsid w:val="00E91BE5"/>
    <w:rsid w:val="00E92033"/>
    <w:rsid w:val="00E9203F"/>
    <w:rsid w:val="00E9225C"/>
    <w:rsid w:val="00E93352"/>
    <w:rsid w:val="00E9465E"/>
    <w:rsid w:val="00E94BC8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1C48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711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15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5FB1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783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5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  <w:style w:type="table" w:customStyle="1" w:styleId="Grigliatabella8">
    <w:name w:val="Griglia tabella8"/>
    <w:basedOn w:val="Tabellanormale"/>
    <w:uiPriority w:val="59"/>
    <w:rsid w:val="003462A0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9763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6</cp:revision>
  <cp:lastPrinted>2025-09-17T15:37:00Z</cp:lastPrinted>
  <dcterms:created xsi:type="dcterms:W3CDTF">2025-09-18T08:54:00Z</dcterms:created>
  <dcterms:modified xsi:type="dcterms:W3CDTF">2025-09-18T12:08:00Z</dcterms:modified>
</cp:coreProperties>
</file>